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CE24AE">
        <w:trPr>
          <w:trHeight w:val="359"/>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CF60DDC" w14:textId="587A1138" w:rsidR="00DD6295" w:rsidRDefault="00BF59BA" w:rsidP="00CE24AE">
      <w:pPr>
        <w:pStyle w:val="Footer"/>
        <w:tabs>
          <w:tab w:val="left" w:pos="720"/>
        </w:tabs>
        <w:rPr>
          <w:rFonts w:cs="Arial"/>
          <w:b/>
          <w:bCs/>
          <w:color w:val="FFFFFF" w:themeColor="background1"/>
          <w:kern w:val="32"/>
          <w:sz w:val="28"/>
          <w:szCs w:val="32"/>
        </w:rPr>
      </w:pPr>
      <w:bookmarkStart w:id="0" w:name="_Executive_Summary"/>
      <w:bookmarkStart w:id="1" w:name="_Workgroup_Consultation_Introduction"/>
      <w:bookmarkStart w:id="2" w:name="_Hlk149563949"/>
      <w:bookmarkEnd w:id="0"/>
      <w:bookmarkEnd w:id="1"/>
      <w:r>
        <w:rPr>
          <w:rFonts w:cs="Arial"/>
          <w:b/>
          <w:color w:val="F26522" w:themeColor="accent1"/>
          <w:sz w:val="28"/>
        </w:rPr>
        <w:t>CMP</w:t>
      </w:r>
      <w:r w:rsidR="00CE24AE">
        <w:rPr>
          <w:rFonts w:cs="Arial"/>
          <w:b/>
          <w:color w:val="F26522" w:themeColor="accent1"/>
          <w:sz w:val="28"/>
        </w:rPr>
        <w:t xml:space="preserve">424: </w:t>
      </w:r>
      <w:r w:rsidR="00CE24AE" w:rsidRPr="00CE24AE">
        <w:rPr>
          <w:rFonts w:cs="Arial"/>
          <w:b/>
          <w:color w:val="F26522" w:themeColor="accent1"/>
          <w:sz w:val="28"/>
        </w:rPr>
        <w:t>Amendments to Scaling Factors used for Year Round TNUoS Charges</w:t>
      </w:r>
    </w:p>
    <w:bookmarkEnd w:id="2"/>
    <w:p w14:paraId="052B8006" w14:textId="626B3593" w:rsidR="003C5A93" w:rsidRDefault="00174391" w:rsidP="00077D7B">
      <w:pPr>
        <w:pStyle w:val="Checklist"/>
      </w:pPr>
      <w:r>
        <w:t>Responsibilities</w:t>
      </w:r>
    </w:p>
    <w:p w14:paraId="5737A38E" w14:textId="3FC65575"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516BDD" w:rsidRPr="00516BDD">
        <w:rPr>
          <w:b/>
          <w:sz w:val="24"/>
        </w:rPr>
        <w:t xml:space="preserve">CMP424: Amendments to Scaling Factors used for </w:t>
      </w:r>
      <w:r w:rsidR="00617F87" w:rsidRPr="00516BDD">
        <w:rPr>
          <w:b/>
          <w:sz w:val="24"/>
        </w:rPr>
        <w:t>Year</w:t>
      </w:r>
      <w:r w:rsidR="00617F87">
        <w:rPr>
          <w:b/>
          <w:sz w:val="24"/>
        </w:rPr>
        <w:t xml:space="preserve"> </w:t>
      </w:r>
      <w:r w:rsidR="00617F87" w:rsidRPr="00516BDD">
        <w:rPr>
          <w:b/>
          <w:sz w:val="24"/>
        </w:rPr>
        <w:t>Round</w:t>
      </w:r>
      <w:r w:rsidR="00516BDD" w:rsidRPr="00516BDD">
        <w:rPr>
          <w:b/>
          <w:sz w:val="24"/>
        </w:rPr>
        <w:t xml:space="preserve"> TNUoS Charges</w:t>
      </w:r>
      <w:r w:rsidR="00516BDD">
        <w:rPr>
          <w:b/>
          <w:sz w:val="24"/>
        </w:rPr>
        <w:t xml:space="preserve"> </w:t>
      </w:r>
      <w:r w:rsidR="00E44F00" w:rsidRPr="00810B20">
        <w:rPr>
          <w:sz w:val="24"/>
        </w:rPr>
        <w:t xml:space="preserve">raised by </w:t>
      </w:r>
      <w:r w:rsidR="00516BDD">
        <w:rPr>
          <w:bCs/>
          <w:sz w:val="24"/>
        </w:rPr>
        <w:t xml:space="preserve">the </w:t>
      </w:r>
      <w:r w:rsidR="00516BDD">
        <w:rPr>
          <w:b/>
          <w:sz w:val="24"/>
        </w:rPr>
        <w:t>ESO</w:t>
      </w:r>
      <w:r w:rsidR="00E44F00" w:rsidRPr="00810B20">
        <w:rPr>
          <w:sz w:val="24"/>
        </w:rPr>
        <w:t xml:space="preserve"> at the Modifications Panel meeting on </w:t>
      </w:r>
      <w:r w:rsidR="00AE6DCA">
        <w:rPr>
          <w:b/>
          <w:sz w:val="24"/>
        </w:rPr>
        <w:t>27 October 2023</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That, so far as is consistent with sub-paragraphs (a) and (b), the use of system charging methodology, as far as is reasonably practicable, properly takes account of the developments in transmission licensees’ transmission businesses;</w:t>
      </w:r>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rsidP="003152F3">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7E9151F4" w14:textId="32F21F45" w:rsidR="00FD2295" w:rsidRDefault="00FD2295" w:rsidP="00AE6DCA">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lastRenderedPageBreak/>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47064AD4" w:rsidR="00ED5C7C" w:rsidRPr="00572954" w:rsidRDefault="00572954" w:rsidP="00572954">
            <w:pPr>
              <w:pStyle w:val="BodyText"/>
              <w:numPr>
                <w:ilvl w:val="0"/>
                <w:numId w:val="19"/>
              </w:numPr>
              <w:jc w:val="both"/>
              <w:rPr>
                <w:sz w:val="24"/>
              </w:rPr>
            </w:pPr>
            <w:r w:rsidRPr="00572954">
              <w:rPr>
                <w:sz w:val="24"/>
              </w:rPr>
              <w:t>Consider EB</w:t>
            </w:r>
            <w:r w:rsidR="00361694">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D9152C" w14:paraId="3F8C53FC" w14:textId="77777777" w:rsidTr="00D6616A">
        <w:tc>
          <w:tcPr>
            <w:tcW w:w="5124" w:type="dxa"/>
          </w:tcPr>
          <w:p w14:paraId="110A0729" w14:textId="5CF1E292" w:rsidR="00D9152C" w:rsidRPr="002D0F39" w:rsidRDefault="0077103E" w:rsidP="00B14F09">
            <w:pPr>
              <w:pStyle w:val="BodyText"/>
              <w:numPr>
                <w:ilvl w:val="0"/>
                <w:numId w:val="19"/>
              </w:numPr>
              <w:rPr>
                <w:sz w:val="24"/>
                <w:lang w:val="en-GB"/>
              </w:rPr>
            </w:pPr>
            <w:r>
              <w:rPr>
                <w:sz w:val="24"/>
                <w:lang w:val="en-GB"/>
              </w:rPr>
              <w:t xml:space="preserve">Consider </w:t>
            </w:r>
            <w:del w:id="3" w:author="Claire Goult (ESO)" w:date="2024-01-24T11:12:00Z">
              <w:r w:rsidDel="007C3E22">
                <w:rPr>
                  <w:sz w:val="24"/>
                  <w:lang w:val="en-GB"/>
                </w:rPr>
                <w:delText>wh</w:delText>
              </w:r>
              <w:r w:rsidR="001360CC" w:rsidDel="007C3E22">
                <w:rPr>
                  <w:sz w:val="24"/>
                  <w:lang w:val="en-GB"/>
                </w:rPr>
                <w:delText>ere</w:delText>
              </w:r>
              <w:r w:rsidDel="007C3E22">
                <w:rPr>
                  <w:sz w:val="24"/>
                  <w:lang w:val="en-GB"/>
                </w:rPr>
                <w:delText xml:space="preserve"> the minimal level of the variable factor should </w:delText>
              </w:r>
              <w:r w:rsidR="001360CC" w:rsidDel="007C3E22">
                <w:rPr>
                  <w:sz w:val="24"/>
                  <w:lang w:val="en-GB"/>
                </w:rPr>
                <w:delText>be se</w:delText>
              </w:r>
              <w:r w:rsidR="009F26A6" w:rsidDel="007C3E22">
                <w:rPr>
                  <w:sz w:val="24"/>
                  <w:lang w:val="en-GB"/>
                </w:rPr>
                <w:delText>t</w:delText>
              </w:r>
            </w:del>
            <w:ins w:id="4" w:author="Claire Goult (ESO)" w:date="2024-01-24T11:12:00Z">
              <w:r w:rsidR="002966DE">
                <w:rPr>
                  <w:sz w:val="24"/>
                  <w:lang w:val="en-GB"/>
                </w:rPr>
                <w:t xml:space="preserve"> the appropriate scaling factor for ea</w:t>
              </w:r>
            </w:ins>
            <w:ins w:id="5" w:author="Claire Goult (ESO)" w:date="2024-01-24T11:13:00Z">
              <w:r w:rsidR="002966DE">
                <w:rPr>
                  <w:sz w:val="24"/>
                  <w:lang w:val="en-GB"/>
                </w:rPr>
                <w:t>ch generation type</w:t>
              </w:r>
            </w:ins>
          </w:p>
        </w:tc>
        <w:tc>
          <w:tcPr>
            <w:tcW w:w="4232" w:type="dxa"/>
          </w:tcPr>
          <w:p w14:paraId="48C16D56" w14:textId="77777777" w:rsidR="00D9152C" w:rsidRDefault="00D9152C" w:rsidP="00D9152C">
            <w:pPr>
              <w:pStyle w:val="BodyText"/>
              <w:jc w:val="both"/>
              <w:rPr>
                <w:b/>
                <w:szCs w:val="22"/>
              </w:rPr>
            </w:pPr>
          </w:p>
        </w:tc>
      </w:tr>
      <w:tr w:rsidR="0059763D" w14:paraId="5A71FA14" w14:textId="77777777" w:rsidTr="00D6616A">
        <w:trPr>
          <w:ins w:id="6" w:author="Claire Goult (ESO)" w:date="2024-01-24T11:13:00Z"/>
        </w:trPr>
        <w:tc>
          <w:tcPr>
            <w:tcW w:w="5124" w:type="dxa"/>
          </w:tcPr>
          <w:p w14:paraId="00144C66" w14:textId="02A42C35" w:rsidR="0059763D" w:rsidRDefault="0059763D" w:rsidP="00B14F09">
            <w:pPr>
              <w:pStyle w:val="BodyText"/>
              <w:numPr>
                <w:ilvl w:val="0"/>
                <w:numId w:val="19"/>
              </w:numPr>
              <w:rPr>
                <w:ins w:id="7" w:author="Claire Goult (ESO)" w:date="2024-01-24T11:13:00Z"/>
                <w:sz w:val="24"/>
              </w:rPr>
            </w:pPr>
            <w:ins w:id="8" w:author="Claire Goult (ESO)" w:date="2024-01-24T11:13:00Z">
              <w:r>
                <w:rPr>
                  <w:sz w:val="24"/>
                </w:rPr>
                <w:t>Consider potential impact on tariffs</w:t>
              </w:r>
            </w:ins>
          </w:p>
        </w:tc>
        <w:tc>
          <w:tcPr>
            <w:tcW w:w="4232" w:type="dxa"/>
          </w:tcPr>
          <w:p w14:paraId="25C38FD7" w14:textId="77777777" w:rsidR="0059763D" w:rsidRDefault="0059763D" w:rsidP="00D9152C">
            <w:pPr>
              <w:pStyle w:val="BodyText"/>
              <w:jc w:val="both"/>
              <w:rPr>
                <w:ins w:id="9" w:author="Claire Goult (ESO)" w:date="2024-01-24T11:13:00Z"/>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677566E4"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w:t>
      </w:r>
      <w:r w:rsidR="00CC6B32">
        <w:rPr>
          <w:sz w:val="24"/>
        </w:rPr>
        <w:t xml:space="preserve">Workgroup </w:t>
      </w:r>
      <w:r w:rsidR="000E147B">
        <w:rPr>
          <w:sz w:val="24"/>
        </w:rPr>
        <w:t>R</w:t>
      </w:r>
      <w:r w:rsidRPr="00E35941">
        <w:rPr>
          <w:sz w:val="24"/>
        </w:rPr>
        <w:t xml:space="preserve">eport to the Modifications Panel Secretary on </w:t>
      </w:r>
      <w:r w:rsidR="00617F87">
        <w:rPr>
          <w:b/>
          <w:sz w:val="24"/>
        </w:rPr>
        <w:t>18</w:t>
      </w:r>
      <w:r w:rsidRPr="00E35941">
        <w:rPr>
          <w:b/>
          <w:sz w:val="24"/>
        </w:rPr>
        <w:t xml:space="preserve"> </w:t>
      </w:r>
      <w:r w:rsidR="00617F87">
        <w:rPr>
          <w:b/>
          <w:sz w:val="24"/>
        </w:rPr>
        <w:t>April</w:t>
      </w:r>
      <w:r w:rsidRPr="00E35941">
        <w:rPr>
          <w:b/>
          <w:sz w:val="24"/>
        </w:rPr>
        <w:t xml:space="preserve"> </w:t>
      </w:r>
      <w:r w:rsidR="00617F87">
        <w:rPr>
          <w:b/>
          <w:sz w:val="24"/>
        </w:rPr>
        <w:t>2024</w:t>
      </w:r>
      <w:r w:rsidRPr="00E35941">
        <w:rPr>
          <w:sz w:val="24"/>
        </w:rPr>
        <w:t xml:space="preserve"> for circulation to Panel Members. The final</w:t>
      </w:r>
      <w:r w:rsidR="000E147B">
        <w:rPr>
          <w:sz w:val="24"/>
        </w:rPr>
        <w:t xml:space="preserve"> Workgroup</w:t>
      </w:r>
      <w:r w:rsidRPr="00E35941">
        <w:rPr>
          <w:sz w:val="24"/>
        </w:rPr>
        <w:t xml:space="preserve"> </w:t>
      </w:r>
      <w:r w:rsidR="000E147B">
        <w:rPr>
          <w:sz w:val="24"/>
        </w:rPr>
        <w:t>R</w:t>
      </w:r>
      <w:r w:rsidRPr="00E35941">
        <w:rPr>
          <w:sz w:val="24"/>
        </w:rPr>
        <w:t xml:space="preserve">eport conclusions will be presented to the CUSC Modifications Panel meeting on </w:t>
      </w:r>
      <w:r w:rsidR="00617F87">
        <w:rPr>
          <w:b/>
          <w:sz w:val="24"/>
        </w:rPr>
        <w:t>26</w:t>
      </w:r>
      <w:r w:rsidRPr="00E35941">
        <w:rPr>
          <w:b/>
          <w:sz w:val="24"/>
        </w:rPr>
        <w:t xml:space="preserve"> </w:t>
      </w:r>
      <w:r w:rsidR="00617F87">
        <w:rPr>
          <w:b/>
          <w:sz w:val="24"/>
        </w:rPr>
        <w:t>April 2024</w:t>
      </w:r>
      <w:r w:rsidRPr="00E35941">
        <w:rPr>
          <w:b/>
          <w:sz w:val="24"/>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39796AA6" w:rsidR="00340100" w:rsidRPr="00194B25" w:rsidRDefault="004312EA" w:rsidP="002A69BC">
            <w:pPr>
              <w:rPr>
                <w:rFonts w:cs="Arial"/>
                <w:sz w:val="24"/>
              </w:rPr>
            </w:pPr>
            <w:r>
              <w:rPr>
                <w:rFonts w:cs="Arial"/>
                <w:sz w:val="24"/>
              </w:rPr>
              <w:t>Claire Goult</w:t>
            </w:r>
          </w:p>
        </w:tc>
        <w:tc>
          <w:tcPr>
            <w:tcW w:w="3118" w:type="dxa"/>
          </w:tcPr>
          <w:p w14:paraId="255EBC02" w14:textId="5AC730B9" w:rsidR="00340100" w:rsidRPr="00194B25" w:rsidRDefault="00694438" w:rsidP="002A69BC">
            <w:pPr>
              <w:rPr>
                <w:rFonts w:cs="Arial"/>
                <w:sz w:val="24"/>
              </w:rPr>
            </w:pPr>
            <w:r>
              <w:rPr>
                <w:rFonts w:cs="Arial"/>
                <w:sz w:val="24"/>
              </w:rPr>
              <w:t>ESO Code Administrator</w:t>
            </w: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2F0F50D0" w:rsidR="00340100" w:rsidRPr="00194B25" w:rsidRDefault="00694438" w:rsidP="002A69BC">
            <w:pPr>
              <w:rPr>
                <w:rFonts w:cs="Arial"/>
                <w:sz w:val="24"/>
              </w:rPr>
            </w:pPr>
            <w:r>
              <w:rPr>
                <w:rFonts w:cs="Arial"/>
                <w:sz w:val="24"/>
              </w:rPr>
              <w:t>Andrew Hemus</w:t>
            </w:r>
          </w:p>
        </w:tc>
        <w:tc>
          <w:tcPr>
            <w:tcW w:w="3118" w:type="dxa"/>
          </w:tcPr>
          <w:p w14:paraId="2540666D" w14:textId="74C57863" w:rsidR="00340100" w:rsidRPr="00194B25" w:rsidRDefault="00694438" w:rsidP="002A69BC">
            <w:pPr>
              <w:rPr>
                <w:rFonts w:cs="Arial"/>
                <w:sz w:val="24"/>
              </w:rPr>
            </w:pPr>
            <w:r>
              <w:rPr>
                <w:rFonts w:cs="Arial"/>
                <w:sz w:val="24"/>
              </w:rPr>
              <w:t>ESO Code Administrator</w:t>
            </w: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73FFCB00" w:rsidR="00340100" w:rsidRPr="00194B25" w:rsidRDefault="00694438" w:rsidP="002A69BC">
            <w:pPr>
              <w:rPr>
                <w:rFonts w:cs="Arial"/>
                <w:sz w:val="24"/>
              </w:rPr>
            </w:pPr>
            <w:r>
              <w:rPr>
                <w:rFonts w:cs="Arial"/>
                <w:sz w:val="24"/>
              </w:rPr>
              <w:t>Martin Cahill</w:t>
            </w:r>
            <w:r w:rsidR="002131FA">
              <w:rPr>
                <w:rFonts w:cs="Arial"/>
                <w:sz w:val="24"/>
              </w:rPr>
              <w:t>*</w:t>
            </w:r>
          </w:p>
        </w:tc>
        <w:tc>
          <w:tcPr>
            <w:tcW w:w="3118" w:type="dxa"/>
          </w:tcPr>
          <w:p w14:paraId="6845C55E" w14:textId="0AB9CE02" w:rsidR="00340100" w:rsidRPr="00194B25" w:rsidRDefault="00694438" w:rsidP="002A69BC">
            <w:pPr>
              <w:rPr>
                <w:rFonts w:cs="Arial"/>
                <w:sz w:val="24"/>
              </w:rPr>
            </w:pPr>
            <w:r>
              <w:rPr>
                <w:rFonts w:cs="Arial"/>
                <w:sz w:val="24"/>
              </w:rPr>
              <w:t>ESO</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738C7710" w:rsidR="00340100" w:rsidRPr="00194B25" w:rsidRDefault="00694438" w:rsidP="002A69BC">
            <w:pPr>
              <w:rPr>
                <w:rFonts w:cs="Arial"/>
                <w:sz w:val="24"/>
              </w:rPr>
            </w:pPr>
            <w:r>
              <w:rPr>
                <w:rFonts w:cs="Arial"/>
                <w:sz w:val="24"/>
              </w:rPr>
              <w:t>Faiva Wadawasina</w:t>
            </w:r>
            <w:r w:rsidR="002131FA">
              <w:rPr>
                <w:rFonts w:cs="Arial"/>
                <w:sz w:val="24"/>
              </w:rPr>
              <w:t>*</w:t>
            </w:r>
          </w:p>
        </w:tc>
        <w:tc>
          <w:tcPr>
            <w:tcW w:w="3118" w:type="dxa"/>
          </w:tcPr>
          <w:p w14:paraId="2887E482" w14:textId="036BBCC1" w:rsidR="00340100" w:rsidRPr="00194B25" w:rsidRDefault="00694438" w:rsidP="002A69BC">
            <w:pPr>
              <w:rPr>
                <w:rFonts w:cs="Arial"/>
                <w:sz w:val="24"/>
              </w:rPr>
            </w:pPr>
            <w:r>
              <w:rPr>
                <w:rFonts w:cs="Arial"/>
                <w:sz w:val="24"/>
              </w:rPr>
              <w:t>Renantic/</w:t>
            </w:r>
            <w:r w:rsidR="00CB29B0">
              <w:rPr>
                <w:rFonts w:cs="Arial"/>
                <w:sz w:val="24"/>
              </w:rPr>
              <w:t xml:space="preserve"> </w:t>
            </w:r>
            <w:r>
              <w:rPr>
                <w:rFonts w:cs="Arial"/>
                <w:sz w:val="24"/>
              </w:rPr>
              <w:t>Blue</w:t>
            </w:r>
            <w:r w:rsidR="00CB29B0">
              <w:rPr>
                <w:rFonts w:cs="Arial"/>
                <w:sz w:val="24"/>
              </w:rPr>
              <w:t>float Partnership</w:t>
            </w: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68FE131E" w:rsidR="00340100" w:rsidRPr="00194B25" w:rsidRDefault="00CB29B0" w:rsidP="002A69BC">
            <w:pPr>
              <w:rPr>
                <w:rFonts w:cs="Arial"/>
                <w:sz w:val="24"/>
              </w:rPr>
            </w:pPr>
            <w:r>
              <w:rPr>
                <w:rFonts w:cs="Arial"/>
                <w:sz w:val="24"/>
              </w:rPr>
              <w:t>Nancy McLean</w:t>
            </w:r>
          </w:p>
        </w:tc>
        <w:tc>
          <w:tcPr>
            <w:tcW w:w="3118" w:type="dxa"/>
          </w:tcPr>
          <w:p w14:paraId="226ABE03" w14:textId="4A3E079F" w:rsidR="00340100" w:rsidRPr="00194B25" w:rsidRDefault="00CB29B0" w:rsidP="002A69BC">
            <w:pPr>
              <w:rPr>
                <w:rFonts w:cs="Arial"/>
                <w:sz w:val="24"/>
              </w:rPr>
            </w:pPr>
            <w:r>
              <w:rPr>
                <w:rFonts w:cs="Arial"/>
                <w:sz w:val="24"/>
              </w:rPr>
              <w:t>Renantic/ Bluefloat Partnership</w:t>
            </w: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6EC09DF1" w:rsidR="00340100" w:rsidRPr="00194B25" w:rsidRDefault="006C2060" w:rsidP="002A69BC">
            <w:pPr>
              <w:rPr>
                <w:rFonts w:cs="Arial"/>
                <w:sz w:val="24"/>
              </w:rPr>
            </w:pPr>
            <w:r>
              <w:rPr>
                <w:rFonts w:cs="Arial"/>
                <w:sz w:val="24"/>
              </w:rPr>
              <w:t>Ryan Ward</w:t>
            </w:r>
            <w:r w:rsidR="002131FA">
              <w:rPr>
                <w:rFonts w:cs="Arial"/>
                <w:sz w:val="24"/>
              </w:rPr>
              <w:t>*</w:t>
            </w:r>
          </w:p>
        </w:tc>
        <w:tc>
          <w:tcPr>
            <w:tcW w:w="3118" w:type="dxa"/>
          </w:tcPr>
          <w:p w14:paraId="21938381" w14:textId="147CE9AE" w:rsidR="00340100" w:rsidRPr="00194B25" w:rsidRDefault="006C2060" w:rsidP="002A69BC">
            <w:pPr>
              <w:rPr>
                <w:rFonts w:cs="Arial"/>
                <w:sz w:val="24"/>
              </w:rPr>
            </w:pPr>
            <w:r>
              <w:rPr>
                <w:rFonts w:cs="Arial"/>
                <w:sz w:val="24"/>
              </w:rPr>
              <w:t>Scottish Power Renewables</w:t>
            </w:r>
          </w:p>
        </w:tc>
      </w:tr>
      <w:tr w:rsidR="006C2060" w:rsidRPr="00194B25" w14:paraId="4C97142E" w14:textId="77777777" w:rsidTr="00D6616A">
        <w:tc>
          <w:tcPr>
            <w:tcW w:w="2977" w:type="dxa"/>
          </w:tcPr>
          <w:p w14:paraId="5E5C67EB" w14:textId="76B6DA78" w:rsidR="006C2060" w:rsidRPr="00194B25" w:rsidRDefault="006C2060" w:rsidP="002A69BC">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1A0B7CF6" w14:textId="6B9E6189" w:rsidR="006C2060" w:rsidRPr="00194B25" w:rsidRDefault="00213B67" w:rsidP="002A69BC">
            <w:pPr>
              <w:rPr>
                <w:rFonts w:cs="Arial"/>
                <w:sz w:val="24"/>
              </w:rPr>
            </w:pPr>
            <w:r>
              <w:rPr>
                <w:rFonts w:cs="Arial"/>
                <w:sz w:val="24"/>
              </w:rPr>
              <w:t>Joe Dunn</w:t>
            </w:r>
          </w:p>
        </w:tc>
        <w:tc>
          <w:tcPr>
            <w:tcW w:w="3118" w:type="dxa"/>
          </w:tcPr>
          <w:p w14:paraId="45C5B3FF" w14:textId="37D2C911" w:rsidR="006C2060" w:rsidRPr="00194B25" w:rsidRDefault="006C2060" w:rsidP="002A69BC">
            <w:pPr>
              <w:rPr>
                <w:rFonts w:cs="Arial"/>
                <w:sz w:val="24"/>
              </w:rPr>
            </w:pPr>
            <w:r>
              <w:rPr>
                <w:rFonts w:cs="Arial"/>
                <w:sz w:val="24"/>
              </w:rPr>
              <w:t>Scottish Power Renewables</w:t>
            </w: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6E780D93" w:rsidR="00340100" w:rsidRPr="00194B25" w:rsidRDefault="00213B67" w:rsidP="002A69BC">
            <w:pPr>
              <w:rPr>
                <w:rFonts w:cs="Arial"/>
                <w:sz w:val="24"/>
              </w:rPr>
            </w:pPr>
            <w:r>
              <w:rPr>
                <w:rFonts w:cs="Arial"/>
                <w:sz w:val="24"/>
              </w:rPr>
              <w:t>Graz Macdonald</w:t>
            </w:r>
            <w:r w:rsidR="002131FA">
              <w:rPr>
                <w:rFonts w:cs="Arial"/>
                <w:sz w:val="24"/>
              </w:rPr>
              <w:t>*</w:t>
            </w:r>
          </w:p>
        </w:tc>
        <w:tc>
          <w:tcPr>
            <w:tcW w:w="3118" w:type="dxa"/>
          </w:tcPr>
          <w:p w14:paraId="1354B8E0" w14:textId="218C41D6" w:rsidR="00340100" w:rsidRPr="00194B25" w:rsidRDefault="00213B67" w:rsidP="002A69BC">
            <w:pPr>
              <w:rPr>
                <w:rFonts w:cs="Arial"/>
                <w:sz w:val="24"/>
              </w:rPr>
            </w:pPr>
            <w:r>
              <w:rPr>
                <w:rFonts w:cs="Arial"/>
                <w:sz w:val="24"/>
              </w:rPr>
              <w:t>Waters Wye &amp; Associates</w:t>
            </w: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414113EF" w:rsidR="00340100" w:rsidRPr="00194B25" w:rsidRDefault="00213B67" w:rsidP="002A69BC">
            <w:pPr>
              <w:rPr>
                <w:rFonts w:cs="Arial"/>
                <w:sz w:val="24"/>
              </w:rPr>
            </w:pPr>
            <w:r>
              <w:rPr>
                <w:rFonts w:cs="Arial"/>
                <w:sz w:val="24"/>
              </w:rPr>
              <w:t>Kyran Hanks</w:t>
            </w:r>
          </w:p>
        </w:tc>
        <w:tc>
          <w:tcPr>
            <w:tcW w:w="3118" w:type="dxa"/>
          </w:tcPr>
          <w:p w14:paraId="7E068E16" w14:textId="414F4E08" w:rsidR="00340100" w:rsidRPr="00194B25" w:rsidRDefault="00213B67" w:rsidP="002A69BC">
            <w:pPr>
              <w:rPr>
                <w:rFonts w:cs="Arial"/>
                <w:sz w:val="24"/>
              </w:rPr>
            </w:pPr>
            <w:r>
              <w:rPr>
                <w:rFonts w:cs="Arial"/>
                <w:sz w:val="24"/>
              </w:rPr>
              <w:t>Waters Wye &amp; Associates</w:t>
            </w:r>
          </w:p>
        </w:tc>
      </w:tr>
      <w:tr w:rsidR="00213B67" w:rsidRPr="00194B25" w14:paraId="0E85977F" w14:textId="77777777" w:rsidTr="00D6616A">
        <w:tc>
          <w:tcPr>
            <w:tcW w:w="2977" w:type="dxa"/>
          </w:tcPr>
          <w:p w14:paraId="53876A3C" w14:textId="455DBA39" w:rsidR="00213B67" w:rsidRPr="00194B25" w:rsidRDefault="00213B67" w:rsidP="002A69BC">
            <w:pPr>
              <w:rPr>
                <w:rFonts w:cs="Arial"/>
                <w:sz w:val="24"/>
              </w:rPr>
            </w:pPr>
            <w:r w:rsidRPr="00194B25">
              <w:rPr>
                <w:rFonts w:cs="Arial"/>
                <w:sz w:val="24"/>
              </w:rPr>
              <w:t>Workgroup Member</w:t>
            </w:r>
          </w:p>
        </w:tc>
        <w:tc>
          <w:tcPr>
            <w:tcW w:w="3119" w:type="dxa"/>
          </w:tcPr>
          <w:p w14:paraId="0D0353B8" w14:textId="0EADB751" w:rsidR="00213B67" w:rsidRDefault="00D13488" w:rsidP="002A69BC">
            <w:pPr>
              <w:rPr>
                <w:rFonts w:cs="Arial"/>
                <w:sz w:val="24"/>
              </w:rPr>
            </w:pPr>
            <w:r>
              <w:rPr>
                <w:rFonts w:cs="Arial"/>
                <w:sz w:val="24"/>
              </w:rPr>
              <w:t>Anthony Dicicco</w:t>
            </w:r>
            <w:r w:rsidR="002131FA">
              <w:rPr>
                <w:rFonts w:cs="Arial"/>
                <w:sz w:val="24"/>
              </w:rPr>
              <w:t>*</w:t>
            </w:r>
          </w:p>
        </w:tc>
        <w:tc>
          <w:tcPr>
            <w:tcW w:w="3118" w:type="dxa"/>
          </w:tcPr>
          <w:p w14:paraId="53AF7E1A" w14:textId="6FFC70EF" w:rsidR="00213B67" w:rsidRDefault="00D13488" w:rsidP="002A69BC">
            <w:pPr>
              <w:rPr>
                <w:rFonts w:cs="Arial"/>
                <w:sz w:val="24"/>
              </w:rPr>
            </w:pPr>
            <w:r>
              <w:rPr>
                <w:rFonts w:cs="Arial"/>
                <w:sz w:val="24"/>
              </w:rPr>
              <w:t>ESB</w:t>
            </w:r>
          </w:p>
        </w:tc>
      </w:tr>
      <w:tr w:rsidR="00213B67" w:rsidRPr="00194B25" w14:paraId="2442ECF7" w14:textId="77777777" w:rsidTr="00D6616A">
        <w:tc>
          <w:tcPr>
            <w:tcW w:w="2977" w:type="dxa"/>
          </w:tcPr>
          <w:p w14:paraId="361193C4" w14:textId="667CD2FF" w:rsidR="00213B67" w:rsidRPr="00194B25" w:rsidRDefault="00213B67" w:rsidP="002A69BC">
            <w:pPr>
              <w:rPr>
                <w:rFonts w:cs="Arial"/>
                <w:sz w:val="24"/>
              </w:rPr>
            </w:pPr>
            <w:r w:rsidRPr="00194B25">
              <w:rPr>
                <w:rFonts w:cs="Arial"/>
                <w:sz w:val="24"/>
              </w:rPr>
              <w:t>Workgroup Member (Alternate)</w:t>
            </w:r>
          </w:p>
        </w:tc>
        <w:tc>
          <w:tcPr>
            <w:tcW w:w="3119" w:type="dxa"/>
          </w:tcPr>
          <w:p w14:paraId="5B5E9B9F" w14:textId="4E2E0253" w:rsidR="00213B67" w:rsidRDefault="00D13488" w:rsidP="00D13488">
            <w:pPr>
              <w:rPr>
                <w:rFonts w:cs="Arial"/>
                <w:sz w:val="24"/>
              </w:rPr>
            </w:pPr>
            <w:r w:rsidRPr="00D13488">
              <w:rPr>
                <w:rFonts w:cs="Arial"/>
                <w:sz w:val="24"/>
              </w:rPr>
              <w:t>Eva Rapskaukaite</w:t>
            </w:r>
          </w:p>
        </w:tc>
        <w:tc>
          <w:tcPr>
            <w:tcW w:w="3118" w:type="dxa"/>
          </w:tcPr>
          <w:p w14:paraId="5784FF4C" w14:textId="4FF76BF3" w:rsidR="00213B67" w:rsidRDefault="00D13488" w:rsidP="00D13488">
            <w:pPr>
              <w:rPr>
                <w:rFonts w:cs="Arial"/>
                <w:sz w:val="24"/>
              </w:rPr>
            </w:pPr>
            <w:r>
              <w:rPr>
                <w:rFonts w:cs="Arial"/>
                <w:sz w:val="24"/>
              </w:rPr>
              <w:t>ESB</w:t>
            </w:r>
          </w:p>
        </w:tc>
      </w:tr>
      <w:tr w:rsidR="00D13488" w:rsidRPr="00194B25" w14:paraId="3C1D2B80" w14:textId="77777777" w:rsidTr="00D6616A">
        <w:tc>
          <w:tcPr>
            <w:tcW w:w="2977" w:type="dxa"/>
          </w:tcPr>
          <w:p w14:paraId="6C1CA763" w14:textId="7453548B" w:rsidR="00D13488" w:rsidRPr="00194B25" w:rsidRDefault="00D13488" w:rsidP="002A69BC">
            <w:pPr>
              <w:rPr>
                <w:rFonts w:cs="Arial"/>
                <w:sz w:val="24"/>
              </w:rPr>
            </w:pPr>
            <w:r w:rsidRPr="00194B25">
              <w:rPr>
                <w:rFonts w:cs="Arial"/>
                <w:sz w:val="24"/>
              </w:rPr>
              <w:lastRenderedPageBreak/>
              <w:t>Workgroup Member</w:t>
            </w:r>
          </w:p>
        </w:tc>
        <w:tc>
          <w:tcPr>
            <w:tcW w:w="3119" w:type="dxa"/>
          </w:tcPr>
          <w:p w14:paraId="224E72C8" w14:textId="395E5C18" w:rsidR="00D13488" w:rsidRPr="00D13488" w:rsidRDefault="00D13488" w:rsidP="00D13488">
            <w:pPr>
              <w:rPr>
                <w:rFonts w:cs="Arial"/>
                <w:sz w:val="24"/>
              </w:rPr>
            </w:pPr>
            <w:r>
              <w:rPr>
                <w:rFonts w:cs="Arial"/>
                <w:sz w:val="24"/>
              </w:rPr>
              <w:t>Damian Clough</w:t>
            </w:r>
            <w:r w:rsidR="002131FA">
              <w:rPr>
                <w:rFonts w:cs="Arial"/>
                <w:sz w:val="24"/>
              </w:rPr>
              <w:t>*</w:t>
            </w:r>
          </w:p>
        </w:tc>
        <w:tc>
          <w:tcPr>
            <w:tcW w:w="3118" w:type="dxa"/>
          </w:tcPr>
          <w:p w14:paraId="36963933" w14:textId="6849CFCF" w:rsidR="00D13488" w:rsidRDefault="00D13488" w:rsidP="00D13488">
            <w:pPr>
              <w:rPr>
                <w:rFonts w:cs="Arial"/>
                <w:sz w:val="24"/>
              </w:rPr>
            </w:pPr>
            <w:r>
              <w:rPr>
                <w:rFonts w:cs="Arial"/>
                <w:sz w:val="24"/>
              </w:rPr>
              <w:t>SSE Generation</w:t>
            </w:r>
          </w:p>
        </w:tc>
      </w:tr>
      <w:tr w:rsidR="00D13488" w:rsidRPr="00194B25" w14:paraId="269DBAB3" w14:textId="77777777" w:rsidTr="00D6616A">
        <w:tc>
          <w:tcPr>
            <w:tcW w:w="2977" w:type="dxa"/>
          </w:tcPr>
          <w:p w14:paraId="461A9C66" w14:textId="41DD11B5" w:rsidR="00D13488" w:rsidRPr="00194B25" w:rsidRDefault="00D13488" w:rsidP="002A69BC">
            <w:pPr>
              <w:rPr>
                <w:rFonts w:cs="Arial"/>
                <w:sz w:val="24"/>
              </w:rPr>
            </w:pPr>
            <w:r w:rsidRPr="00194B25">
              <w:rPr>
                <w:rFonts w:cs="Arial"/>
                <w:sz w:val="24"/>
              </w:rPr>
              <w:t>Workgroup Member (Alternate)</w:t>
            </w:r>
          </w:p>
        </w:tc>
        <w:tc>
          <w:tcPr>
            <w:tcW w:w="3119" w:type="dxa"/>
          </w:tcPr>
          <w:p w14:paraId="05EED92A" w14:textId="0D20B306" w:rsidR="00D13488" w:rsidRPr="00D13488" w:rsidRDefault="00D13488" w:rsidP="00D13488">
            <w:pPr>
              <w:rPr>
                <w:rFonts w:cs="Arial"/>
                <w:sz w:val="24"/>
              </w:rPr>
            </w:pPr>
            <w:r>
              <w:rPr>
                <w:rFonts w:cs="Arial"/>
                <w:sz w:val="24"/>
              </w:rPr>
              <w:t>John Tindal</w:t>
            </w:r>
          </w:p>
        </w:tc>
        <w:tc>
          <w:tcPr>
            <w:tcW w:w="3118" w:type="dxa"/>
          </w:tcPr>
          <w:p w14:paraId="370DC725" w14:textId="026A363A" w:rsidR="00D13488" w:rsidRDefault="00D13488" w:rsidP="00D13488">
            <w:pPr>
              <w:rPr>
                <w:rFonts w:cs="Arial"/>
                <w:sz w:val="24"/>
              </w:rPr>
            </w:pPr>
            <w:r>
              <w:rPr>
                <w:rFonts w:cs="Arial"/>
                <w:sz w:val="24"/>
              </w:rPr>
              <w:t>SSE Generation</w:t>
            </w: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27C826A4" w:rsidR="00340100" w:rsidRPr="00194B25" w:rsidRDefault="00E133C4" w:rsidP="002A69BC">
            <w:pPr>
              <w:rPr>
                <w:rFonts w:cs="Arial"/>
                <w:sz w:val="24"/>
              </w:rPr>
            </w:pPr>
            <w:r>
              <w:rPr>
                <w:rFonts w:cs="Arial"/>
                <w:sz w:val="24"/>
              </w:rPr>
              <w:t>David Tooby</w:t>
            </w:r>
          </w:p>
        </w:tc>
        <w:tc>
          <w:tcPr>
            <w:tcW w:w="3118" w:type="dxa"/>
          </w:tcPr>
          <w:p w14:paraId="79C1F988" w14:textId="1DAA4F7C" w:rsidR="00340100" w:rsidRPr="00194B25" w:rsidRDefault="00E133C4" w:rsidP="002A69BC">
            <w:pPr>
              <w:rPr>
                <w:rFonts w:cs="Arial"/>
                <w:sz w:val="24"/>
              </w:rPr>
            </w:pPr>
            <w:r>
              <w:rPr>
                <w:rFonts w:cs="Arial"/>
                <w:sz w:val="24"/>
              </w:rPr>
              <w:t>Ofgem</w:t>
            </w: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C7A69F" w:rsidR="00C72699" w:rsidRPr="00C72699" w:rsidRDefault="00C72699" w:rsidP="00C72699">
      <w:pPr>
        <w:pStyle w:val="ListParagraph"/>
        <w:numPr>
          <w:ilvl w:val="0"/>
          <w:numId w:val="15"/>
        </w:numPr>
        <w:jc w:val="both"/>
        <w:rPr>
          <w:sz w:val="24"/>
        </w:rPr>
      </w:pPr>
      <w:r w:rsidRPr="00C72699">
        <w:rPr>
          <w:sz w:val="24"/>
        </w:rPr>
        <w:t xml:space="preserve">The </w:t>
      </w:r>
      <w:r w:rsidR="000E147B">
        <w:rPr>
          <w:sz w:val="24"/>
        </w:rPr>
        <w:t>C</w:t>
      </w:r>
      <w:r w:rsidRPr="00C72699">
        <w:rPr>
          <w:sz w:val="24"/>
        </w:rPr>
        <w:t>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lastRenderedPageBreak/>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2D83BA86" w14:textId="77777777" w:rsidR="007918C2" w:rsidRPr="00D45B26" w:rsidRDefault="007918C2" w:rsidP="007918C2">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7918C2" w:rsidRPr="00826BB5" w14:paraId="3D30CD01" w14:textId="77777777" w:rsidTr="001538FF">
        <w:trPr>
          <w:trHeight w:val="345"/>
          <w:jc w:val="center"/>
        </w:trPr>
        <w:tc>
          <w:tcPr>
            <w:tcW w:w="846" w:type="dxa"/>
            <w:vAlign w:val="center"/>
          </w:tcPr>
          <w:p w14:paraId="31976339" w14:textId="77777777" w:rsidR="007918C2" w:rsidRPr="005C1BCC" w:rsidRDefault="007918C2" w:rsidP="001538FF">
            <w:pPr>
              <w:spacing w:after="0" w:line="240" w:lineRule="auto"/>
              <w:jc w:val="center"/>
              <w:rPr>
                <w:b/>
                <w:szCs w:val="20"/>
              </w:rPr>
            </w:pPr>
            <w:r>
              <w:rPr>
                <w:b/>
                <w:szCs w:val="20"/>
              </w:rPr>
              <w:t>Issue</w:t>
            </w:r>
          </w:p>
        </w:tc>
        <w:tc>
          <w:tcPr>
            <w:tcW w:w="1276" w:type="dxa"/>
            <w:vAlign w:val="center"/>
          </w:tcPr>
          <w:p w14:paraId="17C6528F" w14:textId="77777777" w:rsidR="007918C2" w:rsidRPr="005C1BCC" w:rsidRDefault="007918C2" w:rsidP="001538FF">
            <w:pPr>
              <w:spacing w:after="0" w:line="240" w:lineRule="auto"/>
              <w:jc w:val="center"/>
              <w:rPr>
                <w:b/>
                <w:szCs w:val="20"/>
              </w:rPr>
            </w:pPr>
            <w:r w:rsidRPr="005C1BCC">
              <w:rPr>
                <w:b/>
                <w:szCs w:val="20"/>
              </w:rPr>
              <w:t>Date</w:t>
            </w:r>
          </w:p>
        </w:tc>
        <w:tc>
          <w:tcPr>
            <w:tcW w:w="4233" w:type="dxa"/>
            <w:vAlign w:val="center"/>
          </w:tcPr>
          <w:p w14:paraId="2E59EB0D" w14:textId="77777777" w:rsidR="007918C2" w:rsidRPr="005C1BCC" w:rsidRDefault="007918C2" w:rsidP="001538FF">
            <w:pPr>
              <w:spacing w:after="0" w:line="240" w:lineRule="auto"/>
              <w:jc w:val="center"/>
              <w:rPr>
                <w:b/>
                <w:szCs w:val="20"/>
              </w:rPr>
            </w:pPr>
            <w:r w:rsidRPr="005C1BCC">
              <w:rPr>
                <w:b/>
                <w:szCs w:val="20"/>
              </w:rPr>
              <w:t>Summary of Changes / Reasons</w:t>
            </w:r>
          </w:p>
        </w:tc>
        <w:tc>
          <w:tcPr>
            <w:tcW w:w="2666" w:type="dxa"/>
            <w:vAlign w:val="center"/>
          </w:tcPr>
          <w:p w14:paraId="4A9B26EA" w14:textId="77777777" w:rsidR="007918C2" w:rsidRPr="005C1BCC" w:rsidRDefault="007918C2"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18C2" w:rsidRPr="00826BB5" w14:paraId="1B28BFBC" w14:textId="77777777" w:rsidTr="001538FF">
        <w:trPr>
          <w:jc w:val="center"/>
        </w:trPr>
        <w:tc>
          <w:tcPr>
            <w:tcW w:w="846" w:type="dxa"/>
            <w:vAlign w:val="center"/>
          </w:tcPr>
          <w:p w14:paraId="14356BB8" w14:textId="77777777" w:rsidR="007918C2" w:rsidRPr="00536DA5" w:rsidRDefault="007918C2" w:rsidP="001538FF">
            <w:pPr>
              <w:spacing w:after="0" w:line="240" w:lineRule="auto"/>
              <w:jc w:val="center"/>
              <w:rPr>
                <w:sz w:val="16"/>
                <w:szCs w:val="20"/>
              </w:rPr>
            </w:pPr>
            <w:r w:rsidRPr="00536DA5">
              <w:rPr>
                <w:sz w:val="16"/>
                <w:szCs w:val="20"/>
              </w:rPr>
              <w:t>1</w:t>
            </w:r>
          </w:p>
        </w:tc>
        <w:tc>
          <w:tcPr>
            <w:tcW w:w="1276" w:type="dxa"/>
            <w:vAlign w:val="center"/>
          </w:tcPr>
          <w:p w14:paraId="607228D7" w14:textId="26AF1F98" w:rsidR="007918C2" w:rsidRPr="00536DA5" w:rsidRDefault="00AE6DCA" w:rsidP="001538FF">
            <w:pPr>
              <w:spacing w:after="0" w:line="240" w:lineRule="auto"/>
              <w:jc w:val="center"/>
              <w:rPr>
                <w:sz w:val="16"/>
                <w:szCs w:val="20"/>
              </w:rPr>
            </w:pPr>
            <w:r w:rsidRPr="00536DA5">
              <w:rPr>
                <w:sz w:val="16"/>
                <w:szCs w:val="20"/>
              </w:rPr>
              <w:t>27</w:t>
            </w:r>
            <w:r w:rsidR="007918C2" w:rsidRPr="00536DA5">
              <w:rPr>
                <w:sz w:val="16"/>
                <w:szCs w:val="20"/>
              </w:rPr>
              <w:t>/</w:t>
            </w:r>
            <w:r w:rsidRPr="00536DA5">
              <w:rPr>
                <w:sz w:val="16"/>
                <w:szCs w:val="20"/>
              </w:rPr>
              <w:t>10</w:t>
            </w:r>
            <w:r w:rsidR="007918C2" w:rsidRPr="00536DA5">
              <w:rPr>
                <w:sz w:val="16"/>
                <w:szCs w:val="20"/>
              </w:rPr>
              <w:t>/2</w:t>
            </w:r>
            <w:r w:rsidR="00536DA5" w:rsidRPr="00536DA5">
              <w:rPr>
                <w:sz w:val="16"/>
                <w:szCs w:val="20"/>
              </w:rPr>
              <w:t>023</w:t>
            </w:r>
          </w:p>
        </w:tc>
        <w:tc>
          <w:tcPr>
            <w:tcW w:w="4233" w:type="dxa"/>
            <w:vAlign w:val="center"/>
          </w:tcPr>
          <w:p w14:paraId="1695A663" w14:textId="6BF0813D" w:rsidR="007918C2" w:rsidRPr="00536DA5" w:rsidRDefault="007918C2" w:rsidP="001538FF">
            <w:pPr>
              <w:spacing w:after="0" w:line="240" w:lineRule="auto"/>
              <w:jc w:val="center"/>
              <w:rPr>
                <w:sz w:val="16"/>
                <w:szCs w:val="20"/>
              </w:rPr>
            </w:pPr>
            <w:r w:rsidRPr="00536DA5">
              <w:rPr>
                <w:sz w:val="16"/>
                <w:szCs w:val="20"/>
              </w:rPr>
              <w:t>Panel approved Terms of Reference ahead of nominations</w:t>
            </w:r>
          </w:p>
        </w:tc>
        <w:tc>
          <w:tcPr>
            <w:tcW w:w="2666" w:type="dxa"/>
            <w:vAlign w:val="center"/>
          </w:tcPr>
          <w:p w14:paraId="061CD51F" w14:textId="435D92E5" w:rsidR="007918C2" w:rsidRPr="00536DA5" w:rsidRDefault="00536DA5" w:rsidP="001538FF">
            <w:pPr>
              <w:spacing w:after="0" w:line="240" w:lineRule="auto"/>
              <w:jc w:val="center"/>
              <w:rPr>
                <w:sz w:val="16"/>
                <w:szCs w:val="20"/>
              </w:rPr>
            </w:pPr>
            <w:r w:rsidRPr="00536DA5">
              <w:rPr>
                <w:sz w:val="16"/>
                <w:szCs w:val="20"/>
              </w:rPr>
              <w:t>27</w:t>
            </w:r>
            <w:r w:rsidR="0011038A" w:rsidRPr="00536DA5">
              <w:rPr>
                <w:sz w:val="16"/>
                <w:szCs w:val="20"/>
              </w:rPr>
              <w:t>/</w:t>
            </w:r>
            <w:r w:rsidRPr="00536DA5">
              <w:rPr>
                <w:sz w:val="16"/>
                <w:szCs w:val="20"/>
              </w:rPr>
              <w:t>10</w:t>
            </w:r>
            <w:r w:rsidR="0011038A" w:rsidRPr="00536DA5">
              <w:rPr>
                <w:sz w:val="16"/>
                <w:szCs w:val="20"/>
              </w:rPr>
              <w:t>/20</w:t>
            </w:r>
            <w:r w:rsidRPr="00536DA5">
              <w:rPr>
                <w:sz w:val="16"/>
                <w:szCs w:val="20"/>
              </w:rPr>
              <w:t>23</w:t>
            </w:r>
          </w:p>
        </w:tc>
      </w:tr>
      <w:tr w:rsidR="000A06F6" w:rsidRPr="00826BB5" w14:paraId="51CA3D1F" w14:textId="77777777" w:rsidTr="001538FF">
        <w:trPr>
          <w:jc w:val="center"/>
          <w:ins w:id="10" w:author="Claire Goult (ESO)" w:date="2024-02-11T15:58:00Z"/>
        </w:trPr>
        <w:tc>
          <w:tcPr>
            <w:tcW w:w="846" w:type="dxa"/>
            <w:vAlign w:val="center"/>
          </w:tcPr>
          <w:p w14:paraId="0E0744EF" w14:textId="31A4DED1" w:rsidR="000A06F6" w:rsidRPr="00536DA5" w:rsidRDefault="000A06F6" w:rsidP="001538FF">
            <w:pPr>
              <w:spacing w:after="0" w:line="240" w:lineRule="auto"/>
              <w:jc w:val="center"/>
              <w:rPr>
                <w:ins w:id="11" w:author="Claire Goult (ESO)" w:date="2024-02-11T15:58:00Z"/>
                <w:sz w:val="16"/>
                <w:szCs w:val="20"/>
              </w:rPr>
            </w:pPr>
            <w:ins w:id="12" w:author="Claire Goult (ESO)" w:date="2024-02-11T15:58:00Z">
              <w:r>
                <w:rPr>
                  <w:sz w:val="16"/>
                  <w:szCs w:val="20"/>
                </w:rPr>
                <w:t>2</w:t>
              </w:r>
            </w:ins>
          </w:p>
        </w:tc>
        <w:tc>
          <w:tcPr>
            <w:tcW w:w="1276" w:type="dxa"/>
            <w:vAlign w:val="center"/>
          </w:tcPr>
          <w:p w14:paraId="47EC3E38" w14:textId="35A43552" w:rsidR="000A06F6" w:rsidRPr="00536DA5" w:rsidRDefault="00D44DCC" w:rsidP="001538FF">
            <w:pPr>
              <w:spacing w:after="0" w:line="240" w:lineRule="auto"/>
              <w:jc w:val="center"/>
              <w:rPr>
                <w:ins w:id="13" w:author="Claire Goult (ESO)" w:date="2024-02-11T15:58:00Z"/>
                <w:sz w:val="16"/>
                <w:szCs w:val="20"/>
              </w:rPr>
            </w:pPr>
            <w:ins w:id="14" w:author="Claire Goult (ESO)" w:date="2024-02-11T15:59:00Z">
              <w:r>
                <w:rPr>
                  <w:sz w:val="16"/>
                  <w:szCs w:val="20"/>
                </w:rPr>
                <w:t>23/02/2024</w:t>
              </w:r>
            </w:ins>
          </w:p>
        </w:tc>
        <w:tc>
          <w:tcPr>
            <w:tcW w:w="4233" w:type="dxa"/>
            <w:vAlign w:val="center"/>
          </w:tcPr>
          <w:p w14:paraId="4D1BC96D" w14:textId="1160525C" w:rsidR="000A06F6" w:rsidRPr="00536DA5" w:rsidRDefault="00F67101" w:rsidP="001538FF">
            <w:pPr>
              <w:spacing w:after="0" w:line="240" w:lineRule="auto"/>
              <w:jc w:val="center"/>
              <w:rPr>
                <w:ins w:id="15" w:author="Claire Goult (ESO)" w:date="2024-02-11T15:58:00Z"/>
                <w:sz w:val="16"/>
                <w:szCs w:val="20"/>
              </w:rPr>
            </w:pPr>
            <w:ins w:id="16" w:author="Claire Goult (ESO)" w:date="2024-02-11T16:00:00Z">
              <w:r>
                <w:rPr>
                  <w:sz w:val="16"/>
                  <w:szCs w:val="20"/>
                </w:rPr>
                <w:t>Request to approve amended Terms of Reference</w:t>
              </w:r>
            </w:ins>
          </w:p>
        </w:tc>
        <w:tc>
          <w:tcPr>
            <w:tcW w:w="2666" w:type="dxa"/>
            <w:vAlign w:val="center"/>
          </w:tcPr>
          <w:p w14:paraId="3E0B47B2" w14:textId="77777777" w:rsidR="000A06F6" w:rsidRPr="00536DA5" w:rsidRDefault="000A06F6" w:rsidP="001538FF">
            <w:pPr>
              <w:spacing w:after="0" w:line="240" w:lineRule="auto"/>
              <w:jc w:val="center"/>
              <w:rPr>
                <w:ins w:id="17" w:author="Claire Goult (ESO)" w:date="2024-02-11T15:58:00Z"/>
                <w:sz w:val="16"/>
                <w:szCs w:val="20"/>
              </w:rPr>
            </w:pP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A2CCA" w14:textId="77777777" w:rsidR="009C1333" w:rsidRDefault="009C1333" w:rsidP="00D06DC4">
      <w:pPr>
        <w:spacing w:before="0" w:after="0" w:line="240" w:lineRule="auto"/>
      </w:pPr>
      <w:r>
        <w:separator/>
      </w:r>
    </w:p>
  </w:endnote>
  <w:endnote w:type="continuationSeparator" w:id="0">
    <w:p w14:paraId="3E3936A6" w14:textId="77777777" w:rsidR="009C1333" w:rsidRDefault="009C1333" w:rsidP="00D06DC4">
      <w:pPr>
        <w:spacing w:before="0" w:after="0" w:line="240" w:lineRule="auto"/>
      </w:pPr>
      <w:r>
        <w:continuationSeparator/>
      </w:r>
    </w:p>
  </w:endnote>
  <w:endnote w:type="continuationNotice" w:id="1">
    <w:p w14:paraId="70580356" w14:textId="77777777" w:rsidR="009C1333" w:rsidRDefault="009C133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4AF12" w14:textId="77777777" w:rsidR="009C1333" w:rsidRDefault="009C1333" w:rsidP="00D06DC4">
      <w:pPr>
        <w:spacing w:before="0" w:after="0" w:line="240" w:lineRule="auto"/>
      </w:pPr>
      <w:r>
        <w:separator/>
      </w:r>
    </w:p>
  </w:footnote>
  <w:footnote w:type="continuationSeparator" w:id="0">
    <w:p w14:paraId="763247EC" w14:textId="77777777" w:rsidR="009C1333" w:rsidRDefault="009C1333" w:rsidP="00D06DC4">
      <w:pPr>
        <w:spacing w:before="0" w:after="0" w:line="240" w:lineRule="auto"/>
      </w:pPr>
      <w:r>
        <w:continuationSeparator/>
      </w:r>
    </w:p>
  </w:footnote>
  <w:footnote w:type="continuationNotice" w:id="1">
    <w:p w14:paraId="0CE2E30B" w14:textId="77777777" w:rsidR="009C1333" w:rsidRDefault="009C133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5AAE486A" w:rsidR="00B8588F" w:rsidRDefault="00DB7D81" w:rsidP="000C711B">
    <w:pPr>
      <w:pStyle w:val="Header"/>
      <w:ind w:left="720" w:firstLine="720"/>
      <w:jc w:val="right"/>
    </w:pPr>
    <w:bookmarkStart w:id="18" w:name="_Hlk31876634"/>
    <w:bookmarkStart w:id="19" w:name="_Hlk31876635"/>
    <w:r w:rsidRPr="00DB7D81">
      <w:rPr>
        <w:noProof/>
      </w:rPr>
      <w:drawing>
        <wp:anchor distT="0" distB="0" distL="114300" distR="114300" simplePos="0" relativeHeight="251659264"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bookmarkEnd w:id="18"/>
    <w:bookmarkEnd w:id="19"/>
    <w:r w:rsidR="00252C2E">
      <w:t>424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6EF7DEA"/>
    <w:multiLevelType w:val="hybridMultilevel"/>
    <w:tmpl w:val="902C7A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E337FB"/>
    <w:multiLevelType w:val="hybridMultilevel"/>
    <w:tmpl w:val="ADA2A0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1474D9"/>
    <w:multiLevelType w:val="hybridMultilevel"/>
    <w:tmpl w:val="D61ED77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7"/>
  </w:num>
  <w:num w:numId="2" w16cid:durableId="2083675879">
    <w:abstractNumId w:val="9"/>
  </w:num>
  <w:num w:numId="3" w16cid:durableId="1127358968">
    <w:abstractNumId w:val="7"/>
  </w:num>
  <w:num w:numId="4" w16cid:durableId="1866137757">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9"/>
  </w:num>
  <w:num w:numId="6" w16cid:durableId="741491041">
    <w:abstractNumId w:val="7"/>
  </w:num>
  <w:num w:numId="7" w16cid:durableId="44986282">
    <w:abstractNumId w:val="15"/>
  </w:num>
  <w:num w:numId="8" w16cid:durableId="521820874">
    <w:abstractNumId w:val="0"/>
  </w:num>
  <w:num w:numId="9" w16cid:durableId="1061558791">
    <w:abstractNumId w:val="16"/>
  </w:num>
  <w:num w:numId="10" w16cid:durableId="290328685">
    <w:abstractNumId w:val="11"/>
  </w:num>
  <w:num w:numId="11" w16cid:durableId="1368917680">
    <w:abstractNumId w:val="6"/>
  </w:num>
  <w:num w:numId="12" w16cid:durableId="2054041007">
    <w:abstractNumId w:val="14"/>
  </w:num>
  <w:num w:numId="13" w16cid:durableId="405880387">
    <w:abstractNumId w:val="8"/>
  </w:num>
  <w:num w:numId="14" w16cid:durableId="106435952">
    <w:abstractNumId w:val="1"/>
  </w:num>
  <w:num w:numId="15" w16cid:durableId="972322984">
    <w:abstractNumId w:val="10"/>
  </w:num>
  <w:num w:numId="16" w16cid:durableId="2066562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3"/>
  </w:num>
  <w:num w:numId="18" w16cid:durableId="1671327448">
    <w:abstractNumId w:val="3"/>
  </w:num>
  <w:num w:numId="19" w16cid:durableId="525212309">
    <w:abstractNumId w:val="4"/>
  </w:num>
  <w:num w:numId="20" w16cid:durableId="1215503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93914760">
    <w:abstractNumId w:val="2"/>
  </w:num>
  <w:num w:numId="22" w16cid:durableId="204223150">
    <w:abstractNumId w:val="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ire Goult (ESO)">
    <w15:presenceInfo w15:providerId="AD" w15:userId="S::Claire.Goult@uk.nationalgrid.com::16614453-ffb8-4a9f-ae14-f8ddad472e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06F6"/>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147B"/>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038A"/>
    <w:rsid w:val="00111CBD"/>
    <w:rsid w:val="001166C1"/>
    <w:rsid w:val="00122BD5"/>
    <w:rsid w:val="001236C0"/>
    <w:rsid w:val="0012453D"/>
    <w:rsid w:val="0012463C"/>
    <w:rsid w:val="00126C8E"/>
    <w:rsid w:val="00132609"/>
    <w:rsid w:val="001349AB"/>
    <w:rsid w:val="001349CB"/>
    <w:rsid w:val="00134F5B"/>
    <w:rsid w:val="001360CC"/>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4E7E"/>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1FA"/>
    <w:rsid w:val="00213B67"/>
    <w:rsid w:val="00213F7A"/>
    <w:rsid w:val="00214C0B"/>
    <w:rsid w:val="002153B2"/>
    <w:rsid w:val="00215CFE"/>
    <w:rsid w:val="00217A69"/>
    <w:rsid w:val="00221806"/>
    <w:rsid w:val="002229C9"/>
    <w:rsid w:val="00224DC9"/>
    <w:rsid w:val="00232757"/>
    <w:rsid w:val="00233594"/>
    <w:rsid w:val="002342A0"/>
    <w:rsid w:val="0023461A"/>
    <w:rsid w:val="0023575D"/>
    <w:rsid w:val="002362B6"/>
    <w:rsid w:val="00240571"/>
    <w:rsid w:val="00241B68"/>
    <w:rsid w:val="00242D19"/>
    <w:rsid w:val="00244A90"/>
    <w:rsid w:val="00250A22"/>
    <w:rsid w:val="00252C2E"/>
    <w:rsid w:val="00254599"/>
    <w:rsid w:val="00254CB4"/>
    <w:rsid w:val="002569A0"/>
    <w:rsid w:val="002571BD"/>
    <w:rsid w:val="0025735E"/>
    <w:rsid w:val="00260803"/>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879AF"/>
    <w:rsid w:val="002905C2"/>
    <w:rsid w:val="00290D47"/>
    <w:rsid w:val="00290E73"/>
    <w:rsid w:val="002924FF"/>
    <w:rsid w:val="00293837"/>
    <w:rsid w:val="00294971"/>
    <w:rsid w:val="00295110"/>
    <w:rsid w:val="002966CC"/>
    <w:rsid w:val="002966DE"/>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076D"/>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1978"/>
    <w:rsid w:val="003559D2"/>
    <w:rsid w:val="0035711D"/>
    <w:rsid w:val="00360977"/>
    <w:rsid w:val="00361565"/>
    <w:rsid w:val="00361694"/>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4CD1"/>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2EA"/>
    <w:rsid w:val="00431412"/>
    <w:rsid w:val="00431464"/>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171"/>
    <w:rsid w:val="00505637"/>
    <w:rsid w:val="005072CD"/>
    <w:rsid w:val="005077FD"/>
    <w:rsid w:val="00510815"/>
    <w:rsid w:val="005134C4"/>
    <w:rsid w:val="0051689B"/>
    <w:rsid w:val="00516BDD"/>
    <w:rsid w:val="00516D12"/>
    <w:rsid w:val="005172A4"/>
    <w:rsid w:val="00517846"/>
    <w:rsid w:val="00521671"/>
    <w:rsid w:val="005218A5"/>
    <w:rsid w:val="00522984"/>
    <w:rsid w:val="00522CC4"/>
    <w:rsid w:val="00524BBD"/>
    <w:rsid w:val="00527F79"/>
    <w:rsid w:val="005316C2"/>
    <w:rsid w:val="0053279C"/>
    <w:rsid w:val="00532B22"/>
    <w:rsid w:val="00534975"/>
    <w:rsid w:val="005356A7"/>
    <w:rsid w:val="00536DA5"/>
    <w:rsid w:val="005376E1"/>
    <w:rsid w:val="00537CF1"/>
    <w:rsid w:val="00542298"/>
    <w:rsid w:val="00544703"/>
    <w:rsid w:val="00545556"/>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63D"/>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17F87"/>
    <w:rsid w:val="00622027"/>
    <w:rsid w:val="006227CA"/>
    <w:rsid w:val="00622DE5"/>
    <w:rsid w:val="00625705"/>
    <w:rsid w:val="00626EE8"/>
    <w:rsid w:val="00627299"/>
    <w:rsid w:val="006277B0"/>
    <w:rsid w:val="00627D47"/>
    <w:rsid w:val="00632EE1"/>
    <w:rsid w:val="006333C1"/>
    <w:rsid w:val="006351DA"/>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4438"/>
    <w:rsid w:val="00695014"/>
    <w:rsid w:val="00695934"/>
    <w:rsid w:val="00696E5F"/>
    <w:rsid w:val="006A04AE"/>
    <w:rsid w:val="006A086C"/>
    <w:rsid w:val="006A726B"/>
    <w:rsid w:val="006A7F32"/>
    <w:rsid w:val="006B0BA5"/>
    <w:rsid w:val="006B7455"/>
    <w:rsid w:val="006C107E"/>
    <w:rsid w:val="006C111A"/>
    <w:rsid w:val="006C1D32"/>
    <w:rsid w:val="006C2060"/>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C35"/>
    <w:rsid w:val="00736FE3"/>
    <w:rsid w:val="0074203B"/>
    <w:rsid w:val="007458C6"/>
    <w:rsid w:val="007467D5"/>
    <w:rsid w:val="00746E4E"/>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03E"/>
    <w:rsid w:val="0077174F"/>
    <w:rsid w:val="00772928"/>
    <w:rsid w:val="007756AD"/>
    <w:rsid w:val="007760F3"/>
    <w:rsid w:val="007772C6"/>
    <w:rsid w:val="00777A55"/>
    <w:rsid w:val="00782F0E"/>
    <w:rsid w:val="007833FE"/>
    <w:rsid w:val="00785417"/>
    <w:rsid w:val="00785A16"/>
    <w:rsid w:val="007918C2"/>
    <w:rsid w:val="007A159A"/>
    <w:rsid w:val="007A3AAD"/>
    <w:rsid w:val="007A4186"/>
    <w:rsid w:val="007A5084"/>
    <w:rsid w:val="007A536A"/>
    <w:rsid w:val="007A6096"/>
    <w:rsid w:val="007A675B"/>
    <w:rsid w:val="007B5272"/>
    <w:rsid w:val="007B7ABB"/>
    <w:rsid w:val="007C197D"/>
    <w:rsid w:val="007C208F"/>
    <w:rsid w:val="007C34A2"/>
    <w:rsid w:val="007C3E2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57ED1"/>
    <w:rsid w:val="0086075C"/>
    <w:rsid w:val="00863580"/>
    <w:rsid w:val="00864CCA"/>
    <w:rsid w:val="0086504D"/>
    <w:rsid w:val="0086636E"/>
    <w:rsid w:val="008666B3"/>
    <w:rsid w:val="0086691A"/>
    <w:rsid w:val="008701D8"/>
    <w:rsid w:val="00873137"/>
    <w:rsid w:val="00874574"/>
    <w:rsid w:val="00875DF7"/>
    <w:rsid w:val="00875F9E"/>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61E"/>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333"/>
    <w:rsid w:val="009C1E77"/>
    <w:rsid w:val="009C3888"/>
    <w:rsid w:val="009D0F0F"/>
    <w:rsid w:val="009D2901"/>
    <w:rsid w:val="009D3BEA"/>
    <w:rsid w:val="009D5301"/>
    <w:rsid w:val="009D7B3A"/>
    <w:rsid w:val="009E0389"/>
    <w:rsid w:val="009E2AC7"/>
    <w:rsid w:val="009E3333"/>
    <w:rsid w:val="009F01AE"/>
    <w:rsid w:val="009F1FFF"/>
    <w:rsid w:val="009F26A6"/>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27810"/>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E6DCA"/>
    <w:rsid w:val="00AF3DFA"/>
    <w:rsid w:val="00AF4357"/>
    <w:rsid w:val="00AF5EE4"/>
    <w:rsid w:val="00AF62D1"/>
    <w:rsid w:val="00B00090"/>
    <w:rsid w:val="00B016B2"/>
    <w:rsid w:val="00B02BAC"/>
    <w:rsid w:val="00B04009"/>
    <w:rsid w:val="00B05C4A"/>
    <w:rsid w:val="00B06DD9"/>
    <w:rsid w:val="00B13224"/>
    <w:rsid w:val="00B13F32"/>
    <w:rsid w:val="00B14437"/>
    <w:rsid w:val="00B14F09"/>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03C6"/>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0B2F"/>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92950"/>
    <w:rsid w:val="00CA4BBD"/>
    <w:rsid w:val="00CA77DA"/>
    <w:rsid w:val="00CB29B0"/>
    <w:rsid w:val="00CB355F"/>
    <w:rsid w:val="00CB35C5"/>
    <w:rsid w:val="00CB3A02"/>
    <w:rsid w:val="00CC177A"/>
    <w:rsid w:val="00CC1A0B"/>
    <w:rsid w:val="00CC23AB"/>
    <w:rsid w:val="00CC5737"/>
    <w:rsid w:val="00CC5BF4"/>
    <w:rsid w:val="00CC6B32"/>
    <w:rsid w:val="00CD017A"/>
    <w:rsid w:val="00CD1204"/>
    <w:rsid w:val="00CD297F"/>
    <w:rsid w:val="00CD2D59"/>
    <w:rsid w:val="00CD39BC"/>
    <w:rsid w:val="00CD3EBE"/>
    <w:rsid w:val="00CD79BF"/>
    <w:rsid w:val="00CD7E88"/>
    <w:rsid w:val="00CE24AE"/>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3488"/>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4DCC"/>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B7D81"/>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33C4"/>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101"/>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7EA"/>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272059862">
      <w:bodyDiv w:val="1"/>
      <w:marLeft w:val="0"/>
      <w:marRight w:val="0"/>
      <w:marTop w:val="0"/>
      <w:marBottom w:val="0"/>
      <w:divBdr>
        <w:top w:val="none" w:sz="0" w:space="0" w:color="auto"/>
        <w:left w:val="none" w:sz="0" w:space="0" w:color="auto"/>
        <w:bottom w:val="none" w:sz="0" w:space="0" w:color="auto"/>
        <w:right w:val="none" w:sz="0" w:space="0" w:color="auto"/>
      </w:divBdr>
      <w:divsChild>
        <w:div w:id="1079641202">
          <w:marLeft w:val="0"/>
          <w:marRight w:val="0"/>
          <w:marTop w:val="0"/>
          <w:marBottom w:val="0"/>
          <w:divBdr>
            <w:top w:val="none" w:sz="0" w:space="0" w:color="auto"/>
            <w:left w:val="none" w:sz="0" w:space="0" w:color="auto"/>
            <w:bottom w:val="none" w:sz="0" w:space="0" w:color="auto"/>
            <w:right w:val="none" w:sz="0" w:space="0" w:color="auto"/>
          </w:divBdr>
        </w:div>
      </w:divsChild>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B457A8CE-3007-409A-8646-261938A00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Template>
  <TotalTime>6</TotalTime>
  <Pages>5</Pages>
  <Words>1370</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Claire Goult (ESO)</cp:lastModifiedBy>
  <cp:revision>9</cp:revision>
  <cp:lastPrinted>2024-01-19T07:35:00Z</cp:lastPrinted>
  <dcterms:created xsi:type="dcterms:W3CDTF">2024-01-24T11:10:00Z</dcterms:created>
  <dcterms:modified xsi:type="dcterms:W3CDTF">2024-02-11T16:00:00Z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10" name="MediaServiceImageTags">
    <vt:lpwstr/>
  </property>
</Properties>
</file>